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Kategorie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Kosmetika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Dermatologie</w:t>
      </w:r>
    </w:p>
    <w:p w:rsidR="00000000" w:rsidDel="00000000" w:rsidP="00000000" w:rsidRDefault="00000000" w:rsidRPr="00000000" w14:paraId="00000004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Nadpis v hlavičce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sérum Liftvital</w:t>
      </w:r>
    </w:p>
    <w:p w:rsidR="00000000" w:rsidDel="00000000" w:rsidP="00000000" w:rsidRDefault="00000000" w:rsidRPr="00000000" w14:paraId="00000006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Základní informace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Speciální složení s kyselinou hyaluronovou, vitamínem C, kyselinou mléčnou a panthenolem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Regenerační péče po derm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estetických procedurách (mokré hojení)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Regenerace, eliminace tvorby vrásek a pigmentových skvrn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Neparfémované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nemastné složení</w:t>
      </w:r>
    </w:p>
    <w:p w:rsidR="00000000" w:rsidDel="00000000" w:rsidP="00000000" w:rsidRDefault="00000000" w:rsidRPr="00000000" w14:paraId="0000000B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Popis produktu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 spolupráci s dermatology jsme vyvinuli intenzivní dermaestetické sérum urychlující regeneraci po dermatologických, estetických a kosmetických zákrocích. Sérum je vhodné používat po dermatologických, estetických a intenzivních kosmetických ošetření, jako je například miniinvazivní ošetření očních víček přístroji </w:t>
      </w:r>
      <w:commentRangeStart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</w:t>
      </w:r>
      <w:commentRangeStart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zesvětlování pigmentových skvrn, ošetřování laserem, chemickém peelingu, mikrojehličkování a dalších zákrocích.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Speciální receptura s vitamínem C, kyselinou hyaluronovou, panthenolem a </w:t>
      </w:r>
      <w:r w:rsidDel="00000000" w:rsidR="00000000" w:rsidRPr="00000000">
        <w:rPr>
          <w:rtl w:val="0"/>
        </w:rPr>
        <w:t xml:space="preserve">allantoinem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vytváří na pokožce jemný nemastný film, který efektivně zlepšuje hydrataci pokožky a přispívá k rychlejší regeneraci kožních buněk. Účinná forma </w:t>
      </w:r>
      <w:r w:rsidDel="00000000" w:rsidR="00000000" w:rsidRPr="00000000">
        <w:rPr>
          <w:rtl w:val="0"/>
        </w:rPr>
        <w:t xml:space="preserve">vitaminu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 ovlivňuje tvorbu pigmentu a také tvorbu kolagenu a při opakovaném používání přispívá k jemnému zesvětlení a sjednocení tónu pleti a ke zlepšení její elasticity.</w:t>
      </w:r>
    </w:p>
    <w:p w:rsidR="00000000" w:rsidDel="00000000" w:rsidP="00000000" w:rsidRDefault="00000000" w:rsidRPr="00000000" w14:paraId="0000000E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Použití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Prvních 5 dní po dermatologickém nebo kosmetickém zákroku nanášejte opatrně několikrát denně tenkou vrstvu séra na ošetřená místa pokožky obličeje a dekoltu. Poté používejte sérum 2x denně, ráno a večer aplikujte v tenké vrstvě na očištěnou pleť a jemně rozetřete do sucha.</w:t>
      </w:r>
    </w:p>
    <w:p w:rsidR="00000000" w:rsidDel="00000000" w:rsidP="00000000" w:rsidRDefault="00000000" w:rsidRPr="00000000" w14:paraId="00000010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Složení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Aqua, Polyacrylate Crosspolymer-6, Magnesium Ascorbyl Phosphate, Panthenol, Allantoin, Phenoxyethanol, Ethylhexylglycerin, Hyaluronic Acid, Sodium Hydroxide, Biosaccharide Gum-1, T-Butyl Alcohol, Lactic Acid</w:t>
      </w:r>
    </w:p>
    <w:p w:rsidR="00000000" w:rsidDel="00000000" w:rsidP="00000000" w:rsidRDefault="00000000" w:rsidRPr="00000000" w14:paraId="00000012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Upozornění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Nepoužívejte sérum v případě přecitlivělosti na některou ze složek přípravku.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Skladujte sérum na suchém a temném místě při teplotě 5-25°C. Chraňte před mrazem.</w:t>
      </w:r>
    </w:p>
    <w:p w:rsidR="00000000" w:rsidDel="00000000" w:rsidP="00000000" w:rsidRDefault="00000000" w:rsidRPr="00000000" w14:paraId="00000015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Cross sell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ins w:author="JETT Plasma Devices" w:id="0" w:date="2019-08-20T15:18:12Z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  <w:ins w:author="JETT Plasma Devices" w:id="0" w:date="2019-08-20T15:18:12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u w:val="none"/>
          <w:rPrChange w:author="JETT Plasma Devices" w:id="1" w:date="2019-08-20T15:18:12Z">
            <w:rPr/>
          </w:rPrChange>
        </w:rPr>
        <w:pPrChange w:author="JETT Plasma Devices" w:id="0" w:date="2019-08-20T15:18:12Z">
          <w:pPr>
            <w:keepNext w:val="0"/>
            <w:keepLines w:val="0"/>
            <w:pageBreakBefore w:val="0"/>
            <w:widowControl w:val="1"/>
            <w:numPr>
              <w:ilvl w:val="0"/>
              <w:numId w:val="1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59" w:lineRule="auto"/>
            <w:ind w:left="720" w:right="0" w:hanging="360"/>
            <w:jc w:val="left"/>
          </w:pPr>
        </w:pPrChange>
      </w:pPr>
      <w:ins w:author="JETT Plasma Devices" w:id="0" w:date="2019-08-20T15:18:12Z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JETT PLASMA LIFT PROFI</w:t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JETT Plasma Devices" w:id="1" w:date="2019-08-20T15:17:56Z"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0" w:date="2019-08-20T15:17:26Z"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